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B6B" w:rsidRPr="00083D75" w:rsidRDefault="00080B6B" w:rsidP="00B70281">
      <w:pPr>
        <w:tabs>
          <w:tab w:val="right" w:pos="10207"/>
        </w:tabs>
        <w:spacing w:line="276" w:lineRule="auto"/>
        <w:ind w:right="-2" w:firstLine="1701"/>
        <w:jc w:val="center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275"/>
      </w:tblGrid>
      <w:tr w:rsidR="00770193" w:rsidRPr="001E08D7" w:rsidTr="00C8659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1E08D7" w:rsidRDefault="00770193" w:rsidP="00C8659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1E08D7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B70281" w:rsidRDefault="00B70281" w:rsidP="00C8659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B70281">
              <w:rPr>
                <w:b/>
                <w:sz w:val="24"/>
                <w:szCs w:val="24"/>
              </w:rPr>
              <w:t>402A_</w:t>
            </w:r>
          </w:p>
        </w:tc>
      </w:tr>
      <w:tr w:rsidR="00770193" w:rsidRPr="003636A0" w:rsidTr="00C86599">
        <w:trPr>
          <w:trHeight w:val="2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B70281" w:rsidRDefault="00770193" w:rsidP="00C8659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1E08D7">
              <w:rPr>
                <w:b/>
                <w:sz w:val="24"/>
                <w:szCs w:val="24"/>
              </w:rPr>
              <w:t xml:space="preserve">Номер материала </w:t>
            </w:r>
            <w:r w:rsidRPr="00B70281">
              <w:rPr>
                <w:b/>
                <w:sz w:val="24"/>
                <w:szCs w:val="24"/>
              </w:rPr>
              <w:t>SAP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93" w:rsidRPr="00B70281" w:rsidRDefault="00AC7791" w:rsidP="00CE4880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AC7791">
              <w:rPr>
                <w:b/>
                <w:sz w:val="24"/>
                <w:szCs w:val="24"/>
              </w:rPr>
              <w:t>2027512</w:t>
            </w:r>
          </w:p>
        </w:tc>
      </w:tr>
    </w:tbl>
    <w:p w:rsidR="00080B6B" w:rsidRDefault="00080B6B" w:rsidP="00080B6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080B6B" w:rsidRDefault="00080B6B" w:rsidP="00080B6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080B6B" w:rsidRPr="00EB40C8" w:rsidRDefault="00080B6B" w:rsidP="00080B6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080B6B" w:rsidRPr="00EB40C8" w:rsidRDefault="00080B6B" w:rsidP="00080B6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080B6B" w:rsidRPr="00EB40C8" w:rsidRDefault="00080B6B" w:rsidP="00080B6B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1F5706" w:rsidRDefault="001F5706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D64A4F" w:rsidRPr="00EB40C8" w:rsidRDefault="00D64A4F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Default="004F6968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770193">
        <w:rPr>
          <w:b/>
          <w:sz w:val="26"/>
          <w:szCs w:val="26"/>
        </w:rPr>
        <w:t xml:space="preserve">на </w:t>
      </w:r>
      <w:r w:rsidR="00612811" w:rsidRPr="00770193">
        <w:rPr>
          <w:b/>
          <w:sz w:val="26"/>
          <w:szCs w:val="26"/>
        </w:rPr>
        <w:t xml:space="preserve">поставку </w:t>
      </w:r>
      <w:r w:rsidR="00FD56D3">
        <w:rPr>
          <w:b/>
          <w:sz w:val="26"/>
          <w:szCs w:val="26"/>
        </w:rPr>
        <w:t>электроизоляционных материало</w:t>
      </w:r>
      <w:r w:rsidR="00B779D7">
        <w:rPr>
          <w:b/>
          <w:sz w:val="26"/>
          <w:szCs w:val="26"/>
        </w:rPr>
        <w:t>в</w:t>
      </w:r>
      <w:r w:rsidR="00A933EF">
        <w:rPr>
          <w:b/>
          <w:sz w:val="26"/>
          <w:szCs w:val="26"/>
        </w:rPr>
        <w:br/>
      </w:r>
      <w:r w:rsidR="00770193" w:rsidRPr="00770193">
        <w:rPr>
          <w:b/>
          <w:sz w:val="26"/>
          <w:szCs w:val="26"/>
        </w:rPr>
        <w:t>(</w:t>
      </w:r>
      <w:r w:rsidR="00AC7791" w:rsidRPr="00AC7791">
        <w:rPr>
          <w:b/>
          <w:color w:val="000000"/>
          <w:sz w:val="26"/>
          <w:szCs w:val="26"/>
        </w:rPr>
        <w:t>Трубка термоусадочная ТУТ 60/30</w:t>
      </w:r>
      <w:r w:rsidR="00770193" w:rsidRPr="00770193">
        <w:rPr>
          <w:b/>
          <w:sz w:val="26"/>
          <w:szCs w:val="26"/>
        </w:rPr>
        <w:t>).</w:t>
      </w:r>
      <w:r w:rsidR="00232E4A" w:rsidRPr="00770193">
        <w:rPr>
          <w:b/>
          <w:sz w:val="26"/>
          <w:szCs w:val="26"/>
        </w:rPr>
        <w:t xml:space="preserve"> </w:t>
      </w:r>
      <w:r w:rsidR="009C0389" w:rsidRPr="00770193">
        <w:rPr>
          <w:b/>
          <w:sz w:val="26"/>
          <w:szCs w:val="26"/>
        </w:rPr>
        <w:t xml:space="preserve">Лот № </w:t>
      </w:r>
      <w:r w:rsidR="00FD56D3" w:rsidRPr="00B779D7">
        <w:rPr>
          <w:b/>
          <w:sz w:val="26"/>
          <w:szCs w:val="26"/>
          <w:u w:val="single"/>
        </w:rPr>
        <w:t>402</w:t>
      </w:r>
      <w:r w:rsidR="00FD56D3">
        <w:rPr>
          <w:b/>
          <w:sz w:val="26"/>
          <w:szCs w:val="26"/>
          <w:u w:val="single"/>
          <w:lang w:val="en-US"/>
        </w:rPr>
        <w:t>A</w:t>
      </w:r>
      <w:r w:rsidR="00FD56D3" w:rsidRPr="00B779D7">
        <w:rPr>
          <w:b/>
          <w:sz w:val="26"/>
          <w:szCs w:val="26"/>
          <w:u w:val="single"/>
        </w:rPr>
        <w:t>.</w:t>
      </w:r>
    </w:p>
    <w:p w:rsidR="003B6405" w:rsidRPr="00B779D7" w:rsidRDefault="003B6405" w:rsidP="00773399">
      <w:pPr>
        <w:ind w:firstLine="0"/>
        <w:jc w:val="center"/>
        <w:rPr>
          <w:b/>
          <w:sz w:val="26"/>
          <w:szCs w:val="26"/>
        </w:rPr>
      </w:pP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Default="00612811" w:rsidP="002D208D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 w:rsidRPr="00BE5448">
        <w:rPr>
          <w:b/>
          <w:bCs/>
          <w:sz w:val="24"/>
          <w:szCs w:val="24"/>
        </w:rPr>
        <w:t xml:space="preserve">Технические требования к </w:t>
      </w:r>
      <w:r w:rsidR="000D4FD2" w:rsidRPr="00BE5448">
        <w:rPr>
          <w:b/>
          <w:bCs/>
          <w:sz w:val="24"/>
          <w:szCs w:val="24"/>
        </w:rPr>
        <w:t>продукции</w:t>
      </w:r>
      <w:r w:rsidRPr="00BE5448">
        <w:rPr>
          <w:b/>
          <w:bCs/>
          <w:sz w:val="24"/>
          <w:szCs w:val="24"/>
        </w:rPr>
        <w:t>.</w:t>
      </w:r>
    </w:p>
    <w:p w:rsidR="004F4E9E" w:rsidRPr="00BE5448" w:rsidRDefault="00770193" w:rsidP="002D208D">
      <w:pPr>
        <w:pStyle w:val="ad"/>
        <w:numPr>
          <w:ilvl w:val="1"/>
          <w:numId w:val="20"/>
        </w:numPr>
        <w:tabs>
          <w:tab w:val="left" w:pos="1134"/>
        </w:tabs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</w:t>
      </w:r>
      <w:r w:rsidR="00B779D7">
        <w:rPr>
          <w:sz w:val="24"/>
          <w:szCs w:val="24"/>
        </w:rPr>
        <w:t>требования</w:t>
      </w:r>
      <w:r w:rsidR="00B779D7" w:rsidRPr="00B779D7">
        <w:rPr>
          <w:sz w:val="24"/>
          <w:szCs w:val="24"/>
        </w:rPr>
        <w:t xml:space="preserve"> </w:t>
      </w:r>
      <w:r w:rsidR="00B779D7">
        <w:rPr>
          <w:sz w:val="24"/>
          <w:szCs w:val="24"/>
        </w:rPr>
        <w:t>и</w:t>
      </w:r>
      <w:r>
        <w:rPr>
          <w:sz w:val="24"/>
          <w:szCs w:val="24"/>
        </w:rPr>
        <w:t xml:space="preserve"> характеристики </w:t>
      </w:r>
      <w:r w:rsidR="003B6405">
        <w:rPr>
          <w:sz w:val="24"/>
          <w:szCs w:val="24"/>
        </w:rPr>
        <w:t>трубки термоусадочной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>
        <w:rPr>
          <w:sz w:val="24"/>
          <w:szCs w:val="24"/>
        </w:rPr>
        <w:t>начений приведенных в таблице</w:t>
      </w:r>
      <w:r w:rsidR="003B6405">
        <w:rPr>
          <w:sz w:val="24"/>
          <w:szCs w:val="24"/>
        </w:rPr>
        <w:t>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>Таблица</w:t>
      </w:r>
    </w:p>
    <w:tbl>
      <w:tblPr>
        <w:tblW w:w="10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438"/>
      </w:tblGrid>
      <w:tr w:rsidR="005F02B6" w:rsidRPr="008B6FBE" w:rsidTr="00353DBC">
        <w:trPr>
          <w:trHeight w:val="192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2B6" w:rsidRPr="004229CC" w:rsidRDefault="00AC7791" w:rsidP="00164870">
            <w:pPr>
              <w:ind w:firstLine="0"/>
              <w:jc w:val="left"/>
              <w:rPr>
                <w:color w:val="000000"/>
                <w:sz w:val="24"/>
                <w:szCs w:val="24"/>
                <w:lang w:val="en-US"/>
              </w:rPr>
            </w:pPr>
            <w:r w:rsidRPr="00AC7791">
              <w:rPr>
                <w:color w:val="000000"/>
                <w:sz w:val="24"/>
                <w:szCs w:val="24"/>
              </w:rPr>
              <w:t>Трубка термоусадочная ТУТ 60/30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02B6" w:rsidRPr="0092149D" w:rsidRDefault="00164870" w:rsidP="0092149D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Минимальное уплотнение перед разрывом, %</w:t>
            </w:r>
            <w:r>
              <w:rPr>
                <w:color w:val="000000"/>
                <w:sz w:val="24"/>
                <w:szCs w:val="24"/>
              </w:rPr>
              <w:t xml:space="preserve"> – </w:t>
            </w:r>
            <w:r>
              <w:rPr>
                <w:color w:val="000000"/>
                <w:sz w:val="24"/>
                <w:szCs w:val="24"/>
              </w:rPr>
              <w:t>200</w:t>
            </w:r>
          </w:p>
        </w:tc>
      </w:tr>
      <w:tr w:rsidR="00164870" w:rsidRPr="008B6FBE" w:rsidTr="00353DBC">
        <w:trPr>
          <w:trHeight w:val="192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4870" w:rsidRPr="003F6852" w:rsidRDefault="00164870" w:rsidP="00675D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4870" w:rsidRPr="0092149D" w:rsidRDefault="00164870" w:rsidP="0092149D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Минимальная радиальная усадка, %</w:t>
            </w:r>
            <w:r>
              <w:rPr>
                <w:color w:val="000000"/>
                <w:sz w:val="24"/>
                <w:szCs w:val="24"/>
              </w:rPr>
              <w:t xml:space="preserve"> – </w:t>
            </w:r>
            <w:r>
              <w:rPr>
                <w:color w:val="000000"/>
                <w:sz w:val="24"/>
                <w:szCs w:val="24"/>
              </w:rPr>
              <w:t>50</w:t>
            </w:r>
          </w:p>
        </w:tc>
      </w:tr>
      <w:tr w:rsidR="00164870" w:rsidRPr="008B6FBE" w:rsidTr="00353DBC">
        <w:trPr>
          <w:trHeight w:val="192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4870" w:rsidRPr="003F6852" w:rsidRDefault="00164870" w:rsidP="00675D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4870" w:rsidRPr="0092149D" w:rsidRDefault="00164870" w:rsidP="0092149D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температур, °С</w:t>
            </w:r>
            <w:r>
              <w:rPr>
                <w:color w:val="000000"/>
                <w:sz w:val="24"/>
                <w:szCs w:val="24"/>
              </w:rPr>
              <w:t xml:space="preserve"> –</w:t>
            </w:r>
            <w:r>
              <w:rPr>
                <w:color w:val="000000"/>
                <w:sz w:val="24"/>
                <w:szCs w:val="24"/>
              </w:rPr>
              <w:t xml:space="preserve"> -55</w:t>
            </w:r>
            <w:r w:rsidR="00353DBC">
              <w:rPr>
                <w:color w:val="000000"/>
                <w:sz w:val="24"/>
                <w:szCs w:val="24"/>
              </w:rPr>
              <w:t>÷105</w:t>
            </w:r>
          </w:p>
        </w:tc>
      </w:tr>
      <w:tr w:rsidR="00164870" w:rsidRPr="008B6FBE" w:rsidTr="00353DBC">
        <w:trPr>
          <w:trHeight w:val="192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4870" w:rsidRPr="003F6852" w:rsidRDefault="00164870" w:rsidP="00675D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4870" w:rsidRPr="0092149D" w:rsidRDefault="00353DBC" w:rsidP="0092149D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Температура усадки, </w:t>
            </w:r>
            <w:r>
              <w:rPr>
                <w:color w:val="000000"/>
                <w:sz w:val="24"/>
                <w:szCs w:val="24"/>
              </w:rPr>
              <w:t xml:space="preserve">°С – </w:t>
            </w:r>
            <w:r>
              <w:rPr>
                <w:color w:val="000000"/>
                <w:sz w:val="24"/>
                <w:szCs w:val="24"/>
              </w:rPr>
              <w:t xml:space="preserve">+84 </w:t>
            </w:r>
            <w:r>
              <w:rPr>
                <w:color w:val="000000"/>
                <w:sz w:val="24"/>
                <w:szCs w:val="24"/>
              </w:rPr>
              <w:t>÷</w:t>
            </w:r>
            <w:r>
              <w:rPr>
                <w:color w:val="000000"/>
                <w:sz w:val="24"/>
                <w:szCs w:val="24"/>
              </w:rPr>
              <w:t xml:space="preserve"> +125</w:t>
            </w:r>
          </w:p>
        </w:tc>
      </w:tr>
      <w:tr w:rsidR="00164870" w:rsidRPr="008B6FBE" w:rsidTr="00353DBC">
        <w:trPr>
          <w:trHeight w:val="192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4870" w:rsidRPr="003F6852" w:rsidRDefault="00164870" w:rsidP="00675D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4870" w:rsidRPr="0092149D" w:rsidRDefault="00353DBC" w:rsidP="0092149D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Минимальная электрическая прочность, кВ/мм – 20 </w:t>
            </w:r>
          </w:p>
        </w:tc>
      </w:tr>
      <w:tr w:rsidR="00164870" w:rsidRPr="008B6FBE" w:rsidTr="00353DBC">
        <w:trPr>
          <w:trHeight w:val="192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4870" w:rsidRPr="003F6852" w:rsidRDefault="00164870" w:rsidP="00675D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4870" w:rsidRPr="0092149D" w:rsidRDefault="00353DBC" w:rsidP="0092149D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Минимальное удельное электрическое сопротивление, ОМ/см – 1014 </w:t>
            </w:r>
          </w:p>
        </w:tc>
      </w:tr>
      <w:tr w:rsidR="00353DBC" w:rsidRPr="008B6FBE" w:rsidTr="00353DBC">
        <w:trPr>
          <w:trHeight w:val="192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3DBC" w:rsidRPr="003F6852" w:rsidRDefault="00353DBC" w:rsidP="00675D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3DBC" w:rsidRPr="0092149D" w:rsidRDefault="00353DBC" w:rsidP="0092149D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Диэлектрическая постоянная</w:t>
            </w:r>
            <w:r>
              <w:rPr>
                <w:color w:val="000000"/>
                <w:sz w:val="24"/>
                <w:szCs w:val="24"/>
              </w:rPr>
              <w:t xml:space="preserve"> – </w:t>
            </w:r>
            <w:r>
              <w:rPr>
                <w:color w:val="000000"/>
                <w:sz w:val="24"/>
                <w:szCs w:val="24"/>
              </w:rPr>
              <w:t xml:space="preserve">˂2,5 </w:t>
            </w:r>
          </w:p>
        </w:tc>
      </w:tr>
      <w:tr w:rsidR="00353DBC" w:rsidRPr="008B6FBE" w:rsidTr="00353DBC">
        <w:trPr>
          <w:trHeight w:val="192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3DBC" w:rsidRPr="003F6852" w:rsidRDefault="00353DBC" w:rsidP="00675D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3DBC" w:rsidRPr="0092149D" w:rsidRDefault="00353DBC" w:rsidP="0092149D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Удельная плотность, г/см³ - 0,95 </w:t>
            </w:r>
          </w:p>
        </w:tc>
      </w:tr>
      <w:tr w:rsidR="00353DBC" w:rsidRPr="008B6FBE" w:rsidTr="00353DBC">
        <w:trPr>
          <w:trHeight w:val="192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3DBC" w:rsidRPr="003F6852" w:rsidRDefault="00353DBC" w:rsidP="00675D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3DBC" w:rsidRPr="0092149D" w:rsidRDefault="00353DBC" w:rsidP="0092149D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Усадка продольная, %</w:t>
            </w:r>
            <w:r>
              <w:rPr>
                <w:color w:val="000000"/>
                <w:sz w:val="24"/>
                <w:szCs w:val="24"/>
              </w:rPr>
              <w:t xml:space="preserve"> –</w:t>
            </w:r>
            <w:r>
              <w:rPr>
                <w:color w:val="000000"/>
                <w:sz w:val="24"/>
                <w:szCs w:val="24"/>
              </w:rPr>
              <w:t xml:space="preserve"> ≤10</w:t>
            </w:r>
          </w:p>
        </w:tc>
      </w:tr>
      <w:tr w:rsidR="00164870" w:rsidRPr="008B6FBE" w:rsidTr="00353DBC">
        <w:trPr>
          <w:trHeight w:val="192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4870" w:rsidRPr="003F6852" w:rsidRDefault="00164870" w:rsidP="00675D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4870" w:rsidRPr="0092149D" w:rsidRDefault="00353DBC" w:rsidP="0092149D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Минималь</w:t>
            </w:r>
            <w:r w:rsidR="00BF678E">
              <w:rPr>
                <w:color w:val="000000"/>
                <w:sz w:val="24"/>
                <w:szCs w:val="24"/>
              </w:rPr>
              <w:t>ная прочность на растяжение, МПа</w:t>
            </w:r>
            <w:r>
              <w:rPr>
                <w:color w:val="000000"/>
                <w:sz w:val="24"/>
                <w:szCs w:val="24"/>
              </w:rPr>
              <w:t xml:space="preserve"> – 10 </w:t>
            </w:r>
          </w:p>
        </w:tc>
      </w:tr>
      <w:tr w:rsidR="00164870" w:rsidRPr="008B6FBE" w:rsidTr="00353DBC">
        <w:trPr>
          <w:trHeight w:val="192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4870" w:rsidRPr="003F6852" w:rsidRDefault="00164870" w:rsidP="00675D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4870" w:rsidRPr="0092149D" w:rsidRDefault="00164870" w:rsidP="00FB06D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2149D">
              <w:rPr>
                <w:color w:val="000000"/>
                <w:sz w:val="24"/>
                <w:szCs w:val="24"/>
              </w:rPr>
              <w:t xml:space="preserve">Номинальный диаметр трубки </w:t>
            </w:r>
            <w:r>
              <w:rPr>
                <w:color w:val="000000"/>
                <w:sz w:val="24"/>
                <w:szCs w:val="24"/>
              </w:rPr>
              <w:t xml:space="preserve">до усадки, </w:t>
            </w:r>
            <w:r w:rsidRPr="0092149D">
              <w:rPr>
                <w:color w:val="000000"/>
                <w:sz w:val="24"/>
                <w:szCs w:val="24"/>
              </w:rPr>
              <w:t>мм</w:t>
            </w:r>
            <w:r>
              <w:rPr>
                <w:color w:val="000000"/>
                <w:sz w:val="24"/>
                <w:szCs w:val="24"/>
              </w:rPr>
              <w:t xml:space="preserve"> – </w:t>
            </w:r>
            <w:r w:rsidR="00AC7791">
              <w:rPr>
                <w:color w:val="000000"/>
                <w:sz w:val="24"/>
                <w:szCs w:val="24"/>
              </w:rPr>
              <w:t>60</w:t>
            </w:r>
          </w:p>
        </w:tc>
      </w:tr>
      <w:tr w:rsidR="00164870" w:rsidRPr="008B6FBE" w:rsidTr="00353DBC">
        <w:trPr>
          <w:trHeight w:val="192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4870" w:rsidRPr="003F6852" w:rsidRDefault="00164870" w:rsidP="00675D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64870" w:rsidRPr="0092149D" w:rsidRDefault="00164870" w:rsidP="00FB06D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Номинальный диаметр трубки после усадки, </w:t>
            </w:r>
            <w:r w:rsidRPr="0092149D">
              <w:rPr>
                <w:color w:val="000000"/>
                <w:sz w:val="24"/>
                <w:szCs w:val="24"/>
              </w:rPr>
              <w:t>мм</w:t>
            </w:r>
            <w:r>
              <w:rPr>
                <w:color w:val="000000"/>
                <w:sz w:val="24"/>
                <w:szCs w:val="24"/>
              </w:rPr>
              <w:t xml:space="preserve"> – </w:t>
            </w:r>
            <w:r w:rsidR="00AC7791">
              <w:rPr>
                <w:color w:val="000000"/>
                <w:sz w:val="24"/>
                <w:szCs w:val="24"/>
              </w:rPr>
              <w:t>30</w:t>
            </w:r>
          </w:p>
        </w:tc>
      </w:tr>
      <w:tr w:rsidR="00164870" w:rsidRPr="008B6FBE" w:rsidTr="00353DBC">
        <w:trPr>
          <w:trHeight w:val="60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4870" w:rsidRPr="003F6852" w:rsidRDefault="00164870" w:rsidP="00675D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64870" w:rsidRPr="0092149D" w:rsidRDefault="00164870" w:rsidP="00A601A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Толщина стенки трубки после усадки, </w:t>
            </w:r>
            <w:r w:rsidRPr="0092149D">
              <w:rPr>
                <w:sz w:val="24"/>
                <w:szCs w:val="24"/>
              </w:rPr>
              <w:t>мм</w:t>
            </w:r>
            <w:r>
              <w:rPr>
                <w:sz w:val="24"/>
                <w:szCs w:val="24"/>
              </w:rPr>
              <w:t xml:space="preserve"> – </w:t>
            </w:r>
            <w:r w:rsidR="00AC7791">
              <w:rPr>
                <w:sz w:val="24"/>
                <w:szCs w:val="24"/>
              </w:rPr>
              <w:t>1,2</w:t>
            </w:r>
            <w:bookmarkStart w:id="1" w:name="_GoBack"/>
            <w:bookmarkEnd w:id="1"/>
          </w:p>
        </w:tc>
      </w:tr>
    </w:tbl>
    <w:p w:rsidR="002D208D" w:rsidRDefault="002D208D" w:rsidP="002D208D">
      <w:pPr>
        <w:pStyle w:val="ad"/>
        <w:tabs>
          <w:tab w:val="left" w:pos="1134"/>
        </w:tabs>
        <w:ind w:left="0" w:firstLine="911"/>
        <w:jc w:val="right"/>
        <w:rPr>
          <w:sz w:val="24"/>
          <w:szCs w:val="24"/>
        </w:rPr>
      </w:pPr>
    </w:p>
    <w:p w:rsidR="002D208D" w:rsidRDefault="002D208D" w:rsidP="002D208D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Общие требования. </w:t>
      </w:r>
    </w:p>
    <w:p w:rsidR="002D208D" w:rsidRDefault="002D208D" w:rsidP="002D208D">
      <w:pPr>
        <w:pStyle w:val="ad"/>
        <w:numPr>
          <w:ilvl w:val="1"/>
          <w:numId w:val="20"/>
        </w:numPr>
        <w:tabs>
          <w:tab w:val="left" w:pos="1134"/>
        </w:tabs>
        <w:rPr>
          <w:sz w:val="24"/>
          <w:szCs w:val="24"/>
        </w:rPr>
      </w:pPr>
      <w:r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2D208D" w:rsidRDefault="002D208D" w:rsidP="002D208D">
      <w:pPr>
        <w:pStyle w:val="ad"/>
        <w:numPr>
          <w:ilvl w:val="2"/>
          <w:numId w:val="20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2D208D" w:rsidRDefault="002D208D" w:rsidP="002D208D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2D208D" w:rsidRDefault="002D208D" w:rsidP="002D208D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отраслевым (национальным) требованиям.</w:t>
      </w:r>
    </w:p>
    <w:p w:rsidR="002D208D" w:rsidRDefault="002D208D" w:rsidP="002D208D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государственного Комитета Российской Федерации по стандартизации и метрологии от 16 июля 1999 г. № 36 "О правилах проведения сертификации электрооборудования" (с изменениями от 3 января 2001 г., 21 августа 2002 г.);</w:t>
      </w:r>
    </w:p>
    <w:p w:rsidR="002D208D" w:rsidRDefault="002D208D" w:rsidP="002D208D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Продукция, впервые поставляемая для нужд </w:t>
      </w:r>
      <w:r w:rsidR="00752FA4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Центра», должн</w:t>
      </w:r>
      <w:r w:rsidR="00740580">
        <w:rPr>
          <w:sz w:val="24"/>
          <w:szCs w:val="24"/>
        </w:rPr>
        <w:t>а</w:t>
      </w:r>
      <w:r>
        <w:rPr>
          <w:sz w:val="24"/>
          <w:szCs w:val="24"/>
        </w:rPr>
        <w:t xml:space="preserve"> иметь положительное заключение об опытной эксплуатации в </w:t>
      </w:r>
      <w:r w:rsidR="00752FA4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2D208D" w:rsidRDefault="002D208D" w:rsidP="002D208D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Продукция, не использовавшаяся ранее на энергообъектах (выводимые на рынок зарубежные или отечественные опытные образцы) допускается к рассмотрению как альтернативный вариант;</w:t>
      </w:r>
    </w:p>
    <w:p w:rsidR="002D208D" w:rsidRDefault="002D208D" w:rsidP="002D208D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3B6405">
        <w:rPr>
          <w:sz w:val="24"/>
          <w:szCs w:val="24"/>
        </w:rPr>
        <w:t>П</w:t>
      </w:r>
      <w:r w:rsidR="00107869">
        <w:rPr>
          <w:sz w:val="24"/>
          <w:szCs w:val="24"/>
        </w:rPr>
        <w:t>АО «Россети»</w:t>
      </w:r>
      <w:r>
        <w:rPr>
          <w:sz w:val="24"/>
          <w:szCs w:val="24"/>
        </w:rPr>
        <w:t>;</w:t>
      </w:r>
    </w:p>
    <w:p w:rsidR="002D208D" w:rsidRDefault="002D208D" w:rsidP="002D208D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3B6405">
        <w:rPr>
          <w:sz w:val="24"/>
          <w:szCs w:val="24"/>
        </w:rPr>
        <w:t>П</w:t>
      </w:r>
      <w:r w:rsidR="00107869">
        <w:rPr>
          <w:sz w:val="24"/>
          <w:szCs w:val="24"/>
        </w:rPr>
        <w:t>АО «Россети»</w:t>
      </w:r>
      <w:r>
        <w:rPr>
          <w:sz w:val="24"/>
          <w:szCs w:val="24"/>
        </w:rPr>
        <w:t>;</w:t>
      </w:r>
    </w:p>
    <w:p w:rsidR="002D208D" w:rsidRDefault="002D208D" w:rsidP="002D208D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:rsidR="002D208D" w:rsidRDefault="002D208D" w:rsidP="002D208D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2D208D" w:rsidRDefault="002D208D" w:rsidP="002D208D">
      <w:pPr>
        <w:pStyle w:val="ad"/>
        <w:numPr>
          <w:ilvl w:val="1"/>
          <w:numId w:val="20"/>
        </w:numPr>
        <w:tabs>
          <w:tab w:val="left" w:pos="0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Участник закупочных процедур на право заключения договора на поставку продукции для нужд </w:t>
      </w:r>
      <w:r w:rsidR="00752FA4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продукции в техническом предложении.</w:t>
      </w:r>
    </w:p>
    <w:p w:rsidR="002D208D" w:rsidRDefault="002D208D" w:rsidP="002D208D">
      <w:pPr>
        <w:pStyle w:val="ad"/>
        <w:numPr>
          <w:ilvl w:val="1"/>
          <w:numId w:val="2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требованиям:</w:t>
      </w:r>
    </w:p>
    <w:p w:rsidR="002D208D" w:rsidRDefault="002D208D" w:rsidP="002D208D">
      <w:pPr>
        <w:pStyle w:val="ad"/>
        <w:numPr>
          <w:ilvl w:val="2"/>
          <w:numId w:val="2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«Правил устройства электроустановок» (ПУЭ) (7-е издание);</w:t>
      </w:r>
    </w:p>
    <w:p w:rsidR="002D208D" w:rsidRDefault="002D208D" w:rsidP="002D208D">
      <w:pPr>
        <w:pStyle w:val="ad"/>
        <w:numPr>
          <w:ilvl w:val="1"/>
          <w:numId w:val="20"/>
        </w:numPr>
        <w:tabs>
          <w:tab w:val="left" w:pos="0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:rsidR="002D208D" w:rsidRDefault="002D208D" w:rsidP="002D208D">
      <w:pPr>
        <w:numPr>
          <w:ilvl w:val="2"/>
          <w:numId w:val="2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продукции должны соответствовать требованиям, указанным в технических условиях изготовителя продукции, </w:t>
      </w:r>
      <w:r>
        <w:rPr>
          <w:color w:val="000000"/>
          <w:sz w:val="24"/>
          <w:szCs w:val="24"/>
        </w:rPr>
        <w:t xml:space="preserve">ГОСТ 14192 – 96 </w:t>
      </w:r>
      <w:r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2D208D" w:rsidRDefault="002D208D" w:rsidP="002D208D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продукции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2D208D" w:rsidRDefault="002D208D" w:rsidP="002D208D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продукции должна производиться в соответствии с требованиями нормативно-технической документации на конкретные типы продукции.</w:t>
      </w:r>
    </w:p>
    <w:p w:rsidR="002D208D" w:rsidRDefault="002D208D" w:rsidP="002D208D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Срок изготовления продукции должен быть не более полугода от момента поставки.</w:t>
      </w:r>
    </w:p>
    <w:p w:rsidR="002D208D" w:rsidRDefault="002D208D" w:rsidP="002D208D">
      <w:pPr>
        <w:spacing w:line="276" w:lineRule="auto"/>
        <w:rPr>
          <w:sz w:val="24"/>
          <w:szCs w:val="24"/>
        </w:rPr>
      </w:pPr>
    </w:p>
    <w:p w:rsidR="002D208D" w:rsidRDefault="002D208D" w:rsidP="002D208D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Гарантийные обязательства.</w:t>
      </w:r>
    </w:p>
    <w:p w:rsidR="002D208D" w:rsidRDefault="002D208D" w:rsidP="002D208D">
      <w:pPr>
        <w:pStyle w:val="ad"/>
        <w:numPr>
          <w:ilvl w:val="1"/>
          <w:numId w:val="20"/>
        </w:numPr>
        <w:tabs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Гарантия на поставляемую продукцию должна распространяться не менее чем на 12 месяцев. Время начала исчисления гарантийного срока – с момента ее поставки Заказчику. Поставщик должен за свой счет и сроки, согласованные с Заказчиком, устранять любые дефекты, выявленные в период гарантийного срока. В случае обнаружения несоответствия поставляемой продукции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2D208D" w:rsidRDefault="002D208D" w:rsidP="002D208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D208D" w:rsidRDefault="002D208D" w:rsidP="002D208D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jc w:val="left"/>
        <w:rPr>
          <w:sz w:val="24"/>
          <w:szCs w:val="24"/>
        </w:rPr>
      </w:pPr>
      <w:r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2D208D" w:rsidRDefault="002D208D" w:rsidP="002D208D">
      <w:pPr>
        <w:pStyle w:val="ad"/>
        <w:numPr>
          <w:ilvl w:val="1"/>
          <w:numId w:val="20"/>
        </w:numPr>
        <w:tabs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обеспечивать эксплуатационные показатели в течение установленного срока службы (до списания).</w:t>
      </w:r>
    </w:p>
    <w:p w:rsidR="002D208D" w:rsidRDefault="002D208D" w:rsidP="002D208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D208D" w:rsidRDefault="002D208D" w:rsidP="002D208D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Маркировка, состав технической и эксплуатационной  документации.</w:t>
      </w:r>
    </w:p>
    <w:p w:rsidR="002D208D" w:rsidRDefault="002D208D" w:rsidP="002D208D">
      <w:pPr>
        <w:pStyle w:val="ad"/>
        <w:numPr>
          <w:ilvl w:val="1"/>
          <w:numId w:val="20"/>
        </w:numPr>
        <w:tabs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Маркировка продукции производится непосредственно на изделии или ярлыке.</w:t>
      </w:r>
    </w:p>
    <w:p w:rsidR="002D208D" w:rsidRDefault="002D208D" w:rsidP="002D208D">
      <w:pPr>
        <w:pStyle w:val="ad"/>
        <w:numPr>
          <w:ilvl w:val="1"/>
          <w:numId w:val="20"/>
        </w:numPr>
        <w:tabs>
          <w:tab w:val="left" w:pos="1560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>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</w:t>
      </w:r>
      <w:r w:rsidR="00117D05" w:rsidRPr="00117D05">
        <w:rPr>
          <w:sz w:val="24"/>
          <w:szCs w:val="24"/>
        </w:rPr>
        <w:t>0</w:t>
      </w:r>
      <w:r>
        <w:rPr>
          <w:sz w:val="24"/>
          <w:szCs w:val="24"/>
        </w:rPr>
        <w:t>, ГОСТ 34.201–89, ГОСТ 27300-87, ГОСТ 2.601-2013 по монтажу, обеспечению правильной и безопасной эксплуатации, технического обслуживания поставляемой продукции.</w:t>
      </w:r>
    </w:p>
    <w:p w:rsidR="002D208D" w:rsidRDefault="002D208D" w:rsidP="002D208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2D208D" w:rsidRDefault="002D208D" w:rsidP="002D208D">
      <w:pPr>
        <w:pStyle w:val="ad"/>
        <w:numPr>
          <w:ilvl w:val="0"/>
          <w:numId w:val="20"/>
        </w:numPr>
        <w:tabs>
          <w:tab w:val="left" w:pos="1134"/>
        </w:tabs>
        <w:spacing w:line="276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Правила приемки продукции.</w:t>
      </w:r>
    </w:p>
    <w:p w:rsidR="002D208D" w:rsidRDefault="002D208D" w:rsidP="002D208D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продукции должна пройти входной контроль, осуществляемый представителями филиалов </w:t>
      </w:r>
      <w:r w:rsidR="00752FA4">
        <w:rPr>
          <w:szCs w:val="24"/>
        </w:rPr>
        <w:t>ПАО</w:t>
      </w:r>
      <w:r>
        <w:rPr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:rsidR="002D208D" w:rsidRDefault="002D208D" w:rsidP="002D208D">
      <w:pPr>
        <w:pStyle w:val="ad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D208D" w:rsidRDefault="002D208D" w:rsidP="002D208D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2D208D" w:rsidRDefault="002D208D" w:rsidP="002D208D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2D208D" w:rsidRDefault="002D208D" w:rsidP="002D208D">
      <w:pPr>
        <w:ind w:left="709"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________________________________________/__________________/________________                                                                                                                        </w:t>
      </w:r>
    </w:p>
    <w:p w:rsidR="008A5CA5" w:rsidRPr="00F95F7D" w:rsidRDefault="002D208D" w:rsidP="002D208D">
      <w:pPr>
        <w:pStyle w:val="ad"/>
        <w:tabs>
          <w:tab w:val="left" w:pos="1134"/>
        </w:tabs>
        <w:ind w:left="0"/>
        <w:jc w:val="right"/>
        <w:rPr>
          <w:sz w:val="24"/>
          <w:szCs w:val="24"/>
          <w:lang w:val="x-none"/>
        </w:rPr>
      </w:pPr>
      <w:r>
        <w:rPr>
          <w:sz w:val="22"/>
          <w:szCs w:val="22"/>
        </w:rPr>
        <w:t xml:space="preserve">                                      должность                                                     подпись                       Фамилия И.О.         </w:t>
      </w:r>
    </w:p>
    <w:sectPr w:rsidR="008A5CA5" w:rsidRPr="00F95F7D" w:rsidSect="00BE5448">
      <w:headerReference w:type="even" r:id="rId13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415" w:rsidRDefault="00393415">
      <w:r>
        <w:separator/>
      </w:r>
    </w:p>
  </w:endnote>
  <w:endnote w:type="continuationSeparator" w:id="0">
    <w:p w:rsidR="00393415" w:rsidRDefault="00393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415" w:rsidRDefault="00393415">
      <w:r>
        <w:separator/>
      </w:r>
    </w:p>
  </w:footnote>
  <w:footnote w:type="continuationSeparator" w:id="0">
    <w:p w:rsidR="00393415" w:rsidRDefault="003934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35C" w:rsidRDefault="0066235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66235C" w:rsidRDefault="0066235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0D20643"/>
    <w:multiLevelType w:val="multilevel"/>
    <w:tmpl w:val="21CABB3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b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</w:lvl>
    <w:lvl w:ilvl="3">
      <w:start w:val="1"/>
      <w:numFmt w:val="decimal"/>
      <w:isLgl/>
      <w:lvlText w:val="%1.%2.%3.%4."/>
      <w:lvlJc w:val="left"/>
      <w:pPr>
        <w:ind w:left="0" w:firstLine="709"/>
      </w:pPr>
    </w:lvl>
    <w:lvl w:ilvl="4">
      <w:start w:val="1"/>
      <w:numFmt w:val="decimal"/>
      <w:isLgl/>
      <w:lvlText w:val="%1.%2.%3.%4.%5."/>
      <w:lvlJc w:val="left"/>
      <w:pPr>
        <w:ind w:left="0" w:firstLine="709"/>
      </w:pPr>
    </w:lvl>
    <w:lvl w:ilvl="5">
      <w:start w:val="1"/>
      <w:numFmt w:val="decimal"/>
      <w:isLgl/>
      <w:lvlText w:val="%1.%2.%3.%4.%5.%6."/>
      <w:lvlJc w:val="left"/>
      <w:pPr>
        <w:ind w:left="0" w:firstLine="709"/>
      </w:pPr>
    </w:lvl>
    <w:lvl w:ilvl="6">
      <w:start w:val="1"/>
      <w:numFmt w:val="decimal"/>
      <w:isLgl/>
      <w:lvlText w:val="%1.%2.%3.%4.%5.%6.%7."/>
      <w:lvlJc w:val="left"/>
      <w:pPr>
        <w:ind w:left="0" w:firstLine="709"/>
      </w:pPr>
    </w:lvl>
    <w:lvl w:ilvl="7">
      <w:start w:val="1"/>
      <w:numFmt w:val="decimal"/>
      <w:isLgl/>
      <w:lvlText w:val="%1.%2.%3.%4.%5.%6.%7.%8."/>
      <w:lvlJc w:val="left"/>
      <w:pPr>
        <w:ind w:left="0" w:firstLine="709"/>
      </w:p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</w:lvl>
  </w:abstractNum>
  <w:abstractNum w:abstractNumId="10">
    <w:nsid w:val="432C4066"/>
    <w:multiLevelType w:val="multilevel"/>
    <w:tmpl w:val="645EF96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5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2"/>
  </w:num>
  <w:num w:numId="5">
    <w:abstractNumId w:val="11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15"/>
  </w:num>
  <w:num w:numId="11">
    <w:abstractNumId w:val="8"/>
  </w:num>
  <w:num w:numId="12">
    <w:abstractNumId w:val="13"/>
  </w:num>
  <w:num w:numId="13">
    <w:abstractNumId w:val="5"/>
  </w:num>
  <w:num w:numId="14">
    <w:abstractNumId w:val="14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5E75"/>
    <w:rsid w:val="00026ECC"/>
    <w:rsid w:val="00027351"/>
    <w:rsid w:val="000312FC"/>
    <w:rsid w:val="0003144D"/>
    <w:rsid w:val="00031516"/>
    <w:rsid w:val="00032681"/>
    <w:rsid w:val="00035912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327"/>
    <w:rsid w:val="000544E5"/>
    <w:rsid w:val="00057FBD"/>
    <w:rsid w:val="000630F6"/>
    <w:rsid w:val="00071958"/>
    <w:rsid w:val="0007491B"/>
    <w:rsid w:val="000808BE"/>
    <w:rsid w:val="00080B6B"/>
    <w:rsid w:val="00080C4E"/>
    <w:rsid w:val="000844E3"/>
    <w:rsid w:val="00084847"/>
    <w:rsid w:val="000858AE"/>
    <w:rsid w:val="00085B74"/>
    <w:rsid w:val="00085DAC"/>
    <w:rsid w:val="00093393"/>
    <w:rsid w:val="00094AC3"/>
    <w:rsid w:val="000961A3"/>
    <w:rsid w:val="00097235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90E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4EFD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07869"/>
    <w:rsid w:val="00115340"/>
    <w:rsid w:val="00117D05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0464"/>
    <w:rsid w:val="001313C2"/>
    <w:rsid w:val="0013145E"/>
    <w:rsid w:val="001339EF"/>
    <w:rsid w:val="00133EF7"/>
    <w:rsid w:val="0013632C"/>
    <w:rsid w:val="00136404"/>
    <w:rsid w:val="0013751A"/>
    <w:rsid w:val="00141439"/>
    <w:rsid w:val="00141D09"/>
    <w:rsid w:val="001423E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4870"/>
    <w:rsid w:val="00165DBD"/>
    <w:rsid w:val="00165E14"/>
    <w:rsid w:val="00166098"/>
    <w:rsid w:val="00166FCC"/>
    <w:rsid w:val="00170481"/>
    <w:rsid w:val="001715BE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90521"/>
    <w:rsid w:val="00190A26"/>
    <w:rsid w:val="00192E02"/>
    <w:rsid w:val="00195AEF"/>
    <w:rsid w:val="00195E7E"/>
    <w:rsid w:val="001962E5"/>
    <w:rsid w:val="00196802"/>
    <w:rsid w:val="001A1BAB"/>
    <w:rsid w:val="001A22A5"/>
    <w:rsid w:val="001A2829"/>
    <w:rsid w:val="001A5D99"/>
    <w:rsid w:val="001A7121"/>
    <w:rsid w:val="001A7AC6"/>
    <w:rsid w:val="001B285C"/>
    <w:rsid w:val="001B2AAF"/>
    <w:rsid w:val="001B3192"/>
    <w:rsid w:val="001B3E25"/>
    <w:rsid w:val="001B43BA"/>
    <w:rsid w:val="001B7DFC"/>
    <w:rsid w:val="001B7FD4"/>
    <w:rsid w:val="001C0CD9"/>
    <w:rsid w:val="001C19CB"/>
    <w:rsid w:val="001C347A"/>
    <w:rsid w:val="001C37EA"/>
    <w:rsid w:val="001D2559"/>
    <w:rsid w:val="001D5D1C"/>
    <w:rsid w:val="001E319B"/>
    <w:rsid w:val="001E634A"/>
    <w:rsid w:val="001E6D26"/>
    <w:rsid w:val="001F090B"/>
    <w:rsid w:val="001F19B0"/>
    <w:rsid w:val="001F5706"/>
    <w:rsid w:val="001F5738"/>
    <w:rsid w:val="001F6CEB"/>
    <w:rsid w:val="001F78FD"/>
    <w:rsid w:val="002037CA"/>
    <w:rsid w:val="00205786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55D9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208D"/>
    <w:rsid w:val="002D5C5F"/>
    <w:rsid w:val="002D5E88"/>
    <w:rsid w:val="002D7597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3334"/>
    <w:rsid w:val="00353DBC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415"/>
    <w:rsid w:val="00393C53"/>
    <w:rsid w:val="0039649E"/>
    <w:rsid w:val="003A2F10"/>
    <w:rsid w:val="003A4892"/>
    <w:rsid w:val="003A7A79"/>
    <w:rsid w:val="003A7DDA"/>
    <w:rsid w:val="003B0588"/>
    <w:rsid w:val="003B0B7B"/>
    <w:rsid w:val="003B3F9A"/>
    <w:rsid w:val="003B590B"/>
    <w:rsid w:val="003B6405"/>
    <w:rsid w:val="003B6EDD"/>
    <w:rsid w:val="003B7589"/>
    <w:rsid w:val="003B7B47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3F6E9E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238C"/>
    <w:rsid w:val="004229CC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572A2"/>
    <w:rsid w:val="00460AA5"/>
    <w:rsid w:val="00460E85"/>
    <w:rsid w:val="00462569"/>
    <w:rsid w:val="00462826"/>
    <w:rsid w:val="004632C4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866"/>
    <w:rsid w:val="00497F02"/>
    <w:rsid w:val="004A353B"/>
    <w:rsid w:val="004A359B"/>
    <w:rsid w:val="004A3D52"/>
    <w:rsid w:val="004A58C6"/>
    <w:rsid w:val="004A668C"/>
    <w:rsid w:val="004A7ACD"/>
    <w:rsid w:val="004B45B7"/>
    <w:rsid w:val="004B5E88"/>
    <w:rsid w:val="004B5FD9"/>
    <w:rsid w:val="004B647B"/>
    <w:rsid w:val="004B7005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281"/>
    <w:rsid w:val="00505047"/>
    <w:rsid w:val="005075B6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1E1"/>
    <w:rsid w:val="0051779A"/>
    <w:rsid w:val="0052201D"/>
    <w:rsid w:val="005247BF"/>
    <w:rsid w:val="0052606E"/>
    <w:rsid w:val="005263EE"/>
    <w:rsid w:val="0053000F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57B63"/>
    <w:rsid w:val="0056133F"/>
    <w:rsid w:val="005630A8"/>
    <w:rsid w:val="00563F7B"/>
    <w:rsid w:val="00567774"/>
    <w:rsid w:val="00567CD4"/>
    <w:rsid w:val="0057500D"/>
    <w:rsid w:val="00577D10"/>
    <w:rsid w:val="0058183F"/>
    <w:rsid w:val="005818D1"/>
    <w:rsid w:val="00581AE8"/>
    <w:rsid w:val="00581D2D"/>
    <w:rsid w:val="00582A6B"/>
    <w:rsid w:val="005836CD"/>
    <w:rsid w:val="00584AB2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02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3FE7"/>
    <w:rsid w:val="005C4B56"/>
    <w:rsid w:val="005C66C5"/>
    <w:rsid w:val="005C6872"/>
    <w:rsid w:val="005C6ECC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65A"/>
    <w:rsid w:val="005E7B21"/>
    <w:rsid w:val="005E7D1F"/>
    <w:rsid w:val="005F029A"/>
    <w:rsid w:val="005F02B6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20978"/>
    <w:rsid w:val="00621A31"/>
    <w:rsid w:val="00622474"/>
    <w:rsid w:val="00622D61"/>
    <w:rsid w:val="00622E6C"/>
    <w:rsid w:val="006242A2"/>
    <w:rsid w:val="00624461"/>
    <w:rsid w:val="00625088"/>
    <w:rsid w:val="0062541E"/>
    <w:rsid w:val="00625BAD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68B"/>
    <w:rsid w:val="006459FD"/>
    <w:rsid w:val="006468CC"/>
    <w:rsid w:val="00647228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965"/>
    <w:rsid w:val="00675D49"/>
    <w:rsid w:val="00676792"/>
    <w:rsid w:val="006806A9"/>
    <w:rsid w:val="00681C28"/>
    <w:rsid w:val="006837DC"/>
    <w:rsid w:val="006841FC"/>
    <w:rsid w:val="0069133E"/>
    <w:rsid w:val="00691E0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5999"/>
    <w:rsid w:val="0070676C"/>
    <w:rsid w:val="00706A0D"/>
    <w:rsid w:val="00706A47"/>
    <w:rsid w:val="0070791B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580"/>
    <w:rsid w:val="007407B3"/>
    <w:rsid w:val="00741B89"/>
    <w:rsid w:val="007435DC"/>
    <w:rsid w:val="00744BB7"/>
    <w:rsid w:val="0074788E"/>
    <w:rsid w:val="00747ADF"/>
    <w:rsid w:val="00752FA4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925"/>
    <w:rsid w:val="007612DD"/>
    <w:rsid w:val="00761DF5"/>
    <w:rsid w:val="00761EF5"/>
    <w:rsid w:val="00762A67"/>
    <w:rsid w:val="00763456"/>
    <w:rsid w:val="0076369F"/>
    <w:rsid w:val="00764448"/>
    <w:rsid w:val="00765D65"/>
    <w:rsid w:val="0076646C"/>
    <w:rsid w:val="00766745"/>
    <w:rsid w:val="00767806"/>
    <w:rsid w:val="00770193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9F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2C2A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2FD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6A6"/>
    <w:rsid w:val="008561B8"/>
    <w:rsid w:val="008574C3"/>
    <w:rsid w:val="00857D4B"/>
    <w:rsid w:val="00860D43"/>
    <w:rsid w:val="0086167B"/>
    <w:rsid w:val="00865492"/>
    <w:rsid w:val="008656B8"/>
    <w:rsid w:val="008667B2"/>
    <w:rsid w:val="00866AD0"/>
    <w:rsid w:val="0087122F"/>
    <w:rsid w:val="008727FA"/>
    <w:rsid w:val="0087407B"/>
    <w:rsid w:val="008740B4"/>
    <w:rsid w:val="0087433A"/>
    <w:rsid w:val="0087572B"/>
    <w:rsid w:val="0087768B"/>
    <w:rsid w:val="008805F0"/>
    <w:rsid w:val="0088194F"/>
    <w:rsid w:val="00881BE6"/>
    <w:rsid w:val="008832E3"/>
    <w:rsid w:val="00883781"/>
    <w:rsid w:val="00884BC3"/>
    <w:rsid w:val="00886C0C"/>
    <w:rsid w:val="008874CF"/>
    <w:rsid w:val="008922ED"/>
    <w:rsid w:val="00892A49"/>
    <w:rsid w:val="00892C4C"/>
    <w:rsid w:val="00894850"/>
    <w:rsid w:val="008A0375"/>
    <w:rsid w:val="008A2574"/>
    <w:rsid w:val="008A384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B67"/>
    <w:rsid w:val="008C7E11"/>
    <w:rsid w:val="008D0668"/>
    <w:rsid w:val="008D0A11"/>
    <w:rsid w:val="008D0CF7"/>
    <w:rsid w:val="008D16AA"/>
    <w:rsid w:val="008D1F90"/>
    <w:rsid w:val="008D224A"/>
    <w:rsid w:val="008D240E"/>
    <w:rsid w:val="008D35FD"/>
    <w:rsid w:val="008D3ED5"/>
    <w:rsid w:val="008E1CB0"/>
    <w:rsid w:val="008E25AE"/>
    <w:rsid w:val="008E2C3A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149D"/>
    <w:rsid w:val="00924511"/>
    <w:rsid w:val="009265EE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3A70"/>
    <w:rsid w:val="009E474B"/>
    <w:rsid w:val="009E4859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632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2D66"/>
    <w:rsid w:val="00A4321E"/>
    <w:rsid w:val="00A501FF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2317"/>
    <w:rsid w:val="00A72AB4"/>
    <w:rsid w:val="00A74EE0"/>
    <w:rsid w:val="00A7547E"/>
    <w:rsid w:val="00A754B3"/>
    <w:rsid w:val="00A76E85"/>
    <w:rsid w:val="00A76EF0"/>
    <w:rsid w:val="00A811F8"/>
    <w:rsid w:val="00A813EE"/>
    <w:rsid w:val="00A81795"/>
    <w:rsid w:val="00A8452F"/>
    <w:rsid w:val="00A86855"/>
    <w:rsid w:val="00A87061"/>
    <w:rsid w:val="00A90F72"/>
    <w:rsid w:val="00A93000"/>
    <w:rsid w:val="00A933EF"/>
    <w:rsid w:val="00A937CA"/>
    <w:rsid w:val="00A97E27"/>
    <w:rsid w:val="00AA0527"/>
    <w:rsid w:val="00AA196E"/>
    <w:rsid w:val="00AA1FFE"/>
    <w:rsid w:val="00AA2CDA"/>
    <w:rsid w:val="00AA52F6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6D23"/>
    <w:rsid w:val="00AC74F3"/>
    <w:rsid w:val="00AC7791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07D21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A7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8F2"/>
    <w:rsid w:val="00B57A29"/>
    <w:rsid w:val="00B61BAC"/>
    <w:rsid w:val="00B63411"/>
    <w:rsid w:val="00B65693"/>
    <w:rsid w:val="00B65C5B"/>
    <w:rsid w:val="00B66055"/>
    <w:rsid w:val="00B70281"/>
    <w:rsid w:val="00B71096"/>
    <w:rsid w:val="00B72E7C"/>
    <w:rsid w:val="00B73ADA"/>
    <w:rsid w:val="00B74E68"/>
    <w:rsid w:val="00B75EE6"/>
    <w:rsid w:val="00B76533"/>
    <w:rsid w:val="00B767EA"/>
    <w:rsid w:val="00B76C5A"/>
    <w:rsid w:val="00B779D7"/>
    <w:rsid w:val="00B81480"/>
    <w:rsid w:val="00B815C9"/>
    <w:rsid w:val="00B81744"/>
    <w:rsid w:val="00B81C5C"/>
    <w:rsid w:val="00B82E4B"/>
    <w:rsid w:val="00B839E8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D1C51"/>
    <w:rsid w:val="00BD634D"/>
    <w:rsid w:val="00BD705D"/>
    <w:rsid w:val="00BE0260"/>
    <w:rsid w:val="00BE2C21"/>
    <w:rsid w:val="00BE3234"/>
    <w:rsid w:val="00BE3435"/>
    <w:rsid w:val="00BE5448"/>
    <w:rsid w:val="00BE7AEA"/>
    <w:rsid w:val="00BF028A"/>
    <w:rsid w:val="00BF20ED"/>
    <w:rsid w:val="00BF3190"/>
    <w:rsid w:val="00BF31D0"/>
    <w:rsid w:val="00BF3935"/>
    <w:rsid w:val="00BF612E"/>
    <w:rsid w:val="00BF678E"/>
    <w:rsid w:val="00C01892"/>
    <w:rsid w:val="00C01B77"/>
    <w:rsid w:val="00C029BD"/>
    <w:rsid w:val="00C02AA0"/>
    <w:rsid w:val="00C036E8"/>
    <w:rsid w:val="00C05A80"/>
    <w:rsid w:val="00C07D2C"/>
    <w:rsid w:val="00C12368"/>
    <w:rsid w:val="00C132CB"/>
    <w:rsid w:val="00C142E2"/>
    <w:rsid w:val="00C14578"/>
    <w:rsid w:val="00C15F94"/>
    <w:rsid w:val="00C16173"/>
    <w:rsid w:val="00C16EFD"/>
    <w:rsid w:val="00C1724B"/>
    <w:rsid w:val="00C1752C"/>
    <w:rsid w:val="00C179D9"/>
    <w:rsid w:val="00C20961"/>
    <w:rsid w:val="00C21951"/>
    <w:rsid w:val="00C22003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A4A"/>
    <w:rsid w:val="00C40B77"/>
    <w:rsid w:val="00C41F84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6599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3354"/>
    <w:rsid w:val="00CD4788"/>
    <w:rsid w:val="00CD48A1"/>
    <w:rsid w:val="00CD693A"/>
    <w:rsid w:val="00CD7961"/>
    <w:rsid w:val="00CD7C0C"/>
    <w:rsid w:val="00CD7F57"/>
    <w:rsid w:val="00CE050B"/>
    <w:rsid w:val="00CE1406"/>
    <w:rsid w:val="00CE1461"/>
    <w:rsid w:val="00CE186F"/>
    <w:rsid w:val="00CE4880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EE5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6BE"/>
    <w:rsid w:val="00D3021A"/>
    <w:rsid w:val="00D319A1"/>
    <w:rsid w:val="00D33EC1"/>
    <w:rsid w:val="00D362F5"/>
    <w:rsid w:val="00D37612"/>
    <w:rsid w:val="00D378AA"/>
    <w:rsid w:val="00D37B52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3BE2"/>
    <w:rsid w:val="00D64A4F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A93"/>
    <w:rsid w:val="00DB4EDF"/>
    <w:rsid w:val="00DB5045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44FB"/>
    <w:rsid w:val="00DE472E"/>
    <w:rsid w:val="00DE5A24"/>
    <w:rsid w:val="00DF0350"/>
    <w:rsid w:val="00DF09EA"/>
    <w:rsid w:val="00DF0DBF"/>
    <w:rsid w:val="00DF3243"/>
    <w:rsid w:val="00DF333D"/>
    <w:rsid w:val="00DF43F1"/>
    <w:rsid w:val="00DF4683"/>
    <w:rsid w:val="00DF59D1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3B7F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560DC"/>
    <w:rsid w:val="00E60F8D"/>
    <w:rsid w:val="00E63075"/>
    <w:rsid w:val="00E6313F"/>
    <w:rsid w:val="00E70CC7"/>
    <w:rsid w:val="00E71B41"/>
    <w:rsid w:val="00E72F63"/>
    <w:rsid w:val="00E7420A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97A"/>
    <w:rsid w:val="00EB7E9B"/>
    <w:rsid w:val="00EC05E0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FBB"/>
    <w:rsid w:val="00F5107C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2B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5F7D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06DF"/>
    <w:rsid w:val="00FB164E"/>
    <w:rsid w:val="00FB3FB7"/>
    <w:rsid w:val="00FB4717"/>
    <w:rsid w:val="00FB4A8D"/>
    <w:rsid w:val="00FB7719"/>
    <w:rsid w:val="00FB7AEF"/>
    <w:rsid w:val="00FC0BCF"/>
    <w:rsid w:val="00FC2848"/>
    <w:rsid w:val="00FC32A7"/>
    <w:rsid w:val="00FC77BE"/>
    <w:rsid w:val="00FC7F37"/>
    <w:rsid w:val="00FD1036"/>
    <w:rsid w:val="00FD44AD"/>
    <w:rsid w:val="00FD56D3"/>
    <w:rsid w:val="00FD5799"/>
    <w:rsid w:val="00FE2964"/>
    <w:rsid w:val="00FE2CE8"/>
    <w:rsid w:val="00FE35CE"/>
    <w:rsid w:val="00FE45C1"/>
    <w:rsid w:val="00FF19D4"/>
    <w:rsid w:val="00FF26FE"/>
    <w:rsid w:val="00FF2920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3095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2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DB657-98A0-4B97-888F-C6822F0526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163720-9877-4D73-AB16-B83EAE1048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3C0267-A9A0-4AB1-9FF9-59B0754C901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C54B848-E051-4BF5-AD96-21BC12D23FB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9722FC99-2F59-4C4E-9E76-06DEB337E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948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Костин Андрей Вячеславович</cp:lastModifiedBy>
  <cp:revision>3</cp:revision>
  <cp:lastPrinted>2010-09-30T14:29:00Z</cp:lastPrinted>
  <dcterms:created xsi:type="dcterms:W3CDTF">2016-09-22T13:09:00Z</dcterms:created>
  <dcterms:modified xsi:type="dcterms:W3CDTF">2016-09-22T13:10:00Z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